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652A4" w14:textId="7880687B" w:rsidR="00650DDD" w:rsidRDefault="00EF63BC" w:rsidP="00650DDD">
      <w:pPr>
        <w:pStyle w:val="Heading1"/>
        <w:spacing w:after="0"/>
      </w:pPr>
      <w:bookmarkStart w:id="0" w:name="_GoBack"/>
      <w:bookmarkEnd w:id="0"/>
      <w:r>
        <w:t>N</w:t>
      </w:r>
      <w:r w:rsidR="00A41971">
        <w:t>uclear decay equations</w:t>
      </w:r>
      <w:r w:rsidR="00650DDD">
        <w:t>: Teacher solutions</w:t>
      </w:r>
    </w:p>
    <w:p w14:paraId="71353CE1" w14:textId="77777777" w:rsidR="00650DDD" w:rsidRPr="00650DDD" w:rsidRDefault="00650DDD" w:rsidP="00650DDD">
      <w:pPr>
        <w:pStyle w:val="Leadparagraph"/>
      </w:pPr>
    </w:p>
    <w:p w14:paraId="25A48CA4" w14:textId="4E40927F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9E6205">
          <w:rPr>
            <w:rStyle w:val="Hyperlink"/>
            <w:b w:val="0"/>
          </w:rPr>
          <w:t>rsc.li/EiC218-thehuntison</w:t>
        </w:r>
      </w:hyperlink>
    </w:p>
    <w:p w14:paraId="05EABF8B" w14:textId="4A37F36F" w:rsidR="00650DDD" w:rsidRPr="00AE0D48" w:rsidRDefault="00650DDD" w:rsidP="00650DDD">
      <w:pPr>
        <w:spacing w:after="0"/>
        <w:rPr>
          <w:b/>
        </w:rPr>
      </w:pPr>
      <w:r>
        <w:rPr>
          <w:b/>
        </w:rPr>
        <w:t>D</w:t>
      </w:r>
      <w:r w:rsidRPr="00AE0D48">
        <w:rPr>
          <w:b/>
        </w:rPr>
        <w:t>ifferentiated worksheets, ages 14–16, 16+</w:t>
      </w:r>
    </w:p>
    <w:p w14:paraId="61068AE3" w14:textId="2219D163" w:rsidR="00EF63BC" w:rsidRDefault="00EF63BC" w:rsidP="00F256BF">
      <w:pPr>
        <w:spacing w:after="0"/>
        <w:rPr>
          <w:b/>
        </w:rPr>
      </w:pPr>
    </w:p>
    <w:p w14:paraId="597A3D87" w14:textId="5AB80E18" w:rsidR="00650DDD" w:rsidRPr="00650DDD" w:rsidRDefault="00650DDD" w:rsidP="00650DDD">
      <w:pPr>
        <w:rPr>
          <w:b/>
          <w:sz w:val="24"/>
          <w:szCs w:val="24"/>
        </w:rPr>
      </w:pPr>
      <w:r w:rsidRPr="00650DDD">
        <w:rPr>
          <w:b/>
          <w:sz w:val="24"/>
          <w:szCs w:val="24"/>
        </w:rPr>
        <w:t>Nuclear decay equations 1</w:t>
      </w:r>
    </w:p>
    <w:p w14:paraId="710925B0" w14:textId="2CD5A8F4" w:rsidR="00650DDD" w:rsidRDefault="00650DDD" w:rsidP="00650DDD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equations for a decay of the following isotopes by adding in the products</w:t>
      </w:r>
    </w:p>
    <w:p w14:paraId="1BBF606D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5"/>
        <w:gridCol w:w="2081"/>
        <w:gridCol w:w="2245"/>
        <w:gridCol w:w="454"/>
        <w:gridCol w:w="961"/>
      </w:tblGrid>
      <w:tr w:rsidR="00650DDD" w:rsidRPr="00650DDD" w14:paraId="362703B3" w14:textId="77777777" w:rsidTr="00773743">
        <w:trPr>
          <w:trHeight w:val="442"/>
          <w:jc w:val="center"/>
        </w:trPr>
        <w:tc>
          <w:tcPr>
            <w:tcW w:w="1315" w:type="dxa"/>
          </w:tcPr>
          <w:p w14:paraId="06F7C32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6A059BE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BF2110F" wp14:editId="30853103">
                      <wp:simplePos x="0" y="0"/>
                      <wp:positionH relativeFrom="column">
                        <wp:posOffset>89685</wp:posOffset>
                      </wp:positionH>
                      <wp:positionV relativeFrom="paragraph">
                        <wp:posOffset>156379</wp:posOffset>
                      </wp:positionV>
                      <wp:extent cx="857250" cy="0"/>
                      <wp:effectExtent l="0" t="76200" r="19050" b="952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8EE97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3" o:spid="_x0000_s1026" type="#_x0000_t32" style="position:absolute;margin-left:7.05pt;margin-top:12.3pt;width:67.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743BFC95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C55DB6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4CE3729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20FE0026" w14:textId="77777777" w:rsidTr="00773743">
        <w:trPr>
          <w:trHeight w:val="442"/>
          <w:jc w:val="center"/>
        </w:trPr>
        <w:tc>
          <w:tcPr>
            <w:tcW w:w="1315" w:type="dxa"/>
          </w:tcPr>
          <w:p w14:paraId="11C5C1C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1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1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6AA770F0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B5FB4A" wp14:editId="6075E607">
                      <wp:simplePos x="0" y="0"/>
                      <wp:positionH relativeFrom="column">
                        <wp:posOffset>114729</wp:posOffset>
                      </wp:positionH>
                      <wp:positionV relativeFrom="paragraph">
                        <wp:posOffset>157480</wp:posOffset>
                      </wp:positionV>
                      <wp:extent cx="857250" cy="0"/>
                      <wp:effectExtent l="0" t="76200" r="19050" b="9525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57295D" id="Straight Arrow Connector 34" o:spid="_x0000_s1026" type="#_x0000_t32" style="position:absolute;margin-left:9.05pt;margin-top:12.4pt;width:67.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4A4A73E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1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226</m:t>
                    </m:r>
                    <m:ctrlPr>
                      <w:ins w:id="1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1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BB0B94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35BFFA9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E7BD78D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4B58849A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2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DE3D6C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6067176" wp14:editId="603B95C8">
                      <wp:simplePos x="0" y="0"/>
                      <wp:positionH relativeFrom="column">
                        <wp:posOffset>88584</wp:posOffset>
                      </wp:positionH>
                      <wp:positionV relativeFrom="paragraph">
                        <wp:posOffset>146182</wp:posOffset>
                      </wp:positionV>
                      <wp:extent cx="857250" cy="0"/>
                      <wp:effectExtent l="0" t="76200" r="19050" b="9525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D157E9" id="Straight Arrow Connector 35" o:spid="_x0000_s1026" type="#_x0000_t32" style="position:absolute;margin-left:7pt;margin-top:11.5pt;width:67.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7v6AEAALoDAAAOAAAAZHJzL2Uyb0RvYy54bWysU8tu2zAQvBfoPxC817Id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8B320B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6</m:t>
                    </m:r>
                    <m:ctrlPr>
                      <w:ins w:id="2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1AFA6AC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3DE9EB9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7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2A48956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50092CD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3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B0A0E2C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EDF24B" wp14:editId="0B7522E2">
                      <wp:simplePos x="0" y="0"/>
                      <wp:positionH relativeFrom="column">
                        <wp:posOffset>78014</wp:posOffset>
                      </wp:positionH>
                      <wp:positionV relativeFrom="paragraph">
                        <wp:posOffset>139626</wp:posOffset>
                      </wp:positionV>
                      <wp:extent cx="857250" cy="0"/>
                      <wp:effectExtent l="0" t="76200" r="19050" b="9525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6CEE4" id="Straight Arrow Connector 36" o:spid="_x0000_s1026" type="#_x0000_t32" style="position:absolute;margin-left:6.15pt;margin-top:11pt;width:67.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BCE6E3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3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3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966678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89F81E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8930DE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3D975EC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731B455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7C7E057" wp14:editId="39F631D6">
                      <wp:simplePos x="0" y="0"/>
                      <wp:positionH relativeFrom="column">
                        <wp:posOffset>56871</wp:posOffset>
                      </wp:positionH>
                      <wp:positionV relativeFrom="paragraph">
                        <wp:posOffset>143436</wp:posOffset>
                      </wp:positionV>
                      <wp:extent cx="857250" cy="0"/>
                      <wp:effectExtent l="0" t="76200" r="19050" b="952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627EEE" id="Straight Arrow Connector 37" o:spid="_x0000_s1026" type="#_x0000_t32" style="position:absolute;margin-left:4.5pt;margin-top:11.3pt;width:67.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E/86AEAALoDAAAOAAAAZHJzL2Uyb0RvYy54bWysU8tu2zAQvBfoPxC817IdpA4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7840070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92</m:t>
                    </m:r>
                    <m:ctrlPr>
                      <w:ins w:id="40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4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U</m:t>
                    </m:r>
                    <m:ctrlPr>
                      <w:ins w:id="4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B5A6B1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6CB193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4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4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4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5C881B5F" w14:textId="77777777" w:rsidR="00650DDD" w:rsidRPr="00650DDD" w:rsidRDefault="00650DDD" w:rsidP="00650DDD">
      <w:pPr>
        <w:keepLines w:val="0"/>
        <w:spacing w:after="160" w:line="259" w:lineRule="auto"/>
        <w:ind w:left="360"/>
        <w:rPr>
          <w:rFonts w:eastAsia="Calibri"/>
          <w:sz w:val="24"/>
          <w:szCs w:val="24"/>
        </w:rPr>
      </w:pPr>
    </w:p>
    <w:p w14:paraId="6C8EF2E9" w14:textId="77777777" w:rsidR="00650DDD" w:rsidRPr="00650DDD" w:rsidRDefault="00650DDD" w:rsidP="00650DDD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equations for B decay of the following isotopes by adding in the products</w:t>
      </w:r>
    </w:p>
    <w:p w14:paraId="4309C7F6" w14:textId="77777777" w:rsidR="00650DDD" w:rsidRPr="00650DDD" w:rsidRDefault="00650DDD" w:rsidP="00650DDD">
      <w:pPr>
        <w:keepLines w:val="0"/>
        <w:spacing w:after="160" w:line="259" w:lineRule="auto"/>
        <w:ind w:left="360"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5"/>
        <w:gridCol w:w="2081"/>
        <w:gridCol w:w="2245"/>
        <w:gridCol w:w="454"/>
        <w:gridCol w:w="961"/>
      </w:tblGrid>
      <w:tr w:rsidR="00650DDD" w:rsidRPr="00650DDD" w14:paraId="4BEB49C7" w14:textId="77777777" w:rsidTr="00773743">
        <w:trPr>
          <w:trHeight w:val="433"/>
          <w:jc w:val="center"/>
        </w:trPr>
        <w:tc>
          <w:tcPr>
            <w:tcW w:w="1315" w:type="dxa"/>
          </w:tcPr>
          <w:p w14:paraId="6948F0D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4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E4B9AEE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E2BC7A" wp14:editId="79657713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A4CF32" id="Straight Arrow Connector 38" o:spid="_x0000_s1026" type="#_x0000_t32" style="position:absolute;margin-left:1.75pt;margin-top:10.7pt;width:67.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Tli5wEAALoDAAAOAAAAZHJzL2Uyb0RvYy54bWysU12P0zAQfEfiP1h+p0mL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58372D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</m:t>
                    </m:r>
                    <m:ctrlPr>
                      <w:ins w:id="4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5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Ca</m:t>
                    </m:r>
                    <m:ctrlPr>
                      <w:ins w:id="5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ED9FF9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C2F415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5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5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5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01D127C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1C7A2B9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5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5E70099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95FD2D" wp14:editId="491E892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133556</wp:posOffset>
                      </wp:positionV>
                      <wp:extent cx="857250" cy="0"/>
                      <wp:effectExtent l="0" t="76200" r="19050" b="95250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01D536" id="Straight Arrow Connector 39" o:spid="_x0000_s1026" type="#_x0000_t32" style="position:absolute;margin-left:-.1pt;margin-top:10.5pt;width:67.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5A0E9EA9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91</m:t>
                    </m:r>
                    <m:ctrlPr>
                      <w:ins w:id="5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5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Pa</m:t>
                    </m:r>
                    <m:ctrlPr>
                      <w:ins w:id="6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7DE99242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49CD82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6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6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6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46411F1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465AC90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6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6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6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3DE20C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37F9267" wp14:editId="402043F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138001</wp:posOffset>
                      </wp:positionV>
                      <wp:extent cx="857250" cy="0"/>
                      <wp:effectExtent l="0" t="76200" r="19050" b="95250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9EE305" id="Straight Arrow Connector 40" o:spid="_x0000_s1026" type="#_x0000_t32" style="position:absolute;margin-left:-.1pt;margin-top:10.85pt;width:67.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B9C3DF9" w14:textId="77777777" w:rsidR="00650DDD" w:rsidRPr="00650DDD" w:rsidRDefault="00773C81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5</m:t>
                    </m:r>
                    <m:ctrlPr>
                      <w:ins w:id="6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6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</m:t>
                    </m:r>
                    <m:ctrlPr>
                      <w:ins w:id="6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4023E7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523403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7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7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7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D529ED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6E1123CA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7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7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7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296E309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0DC7708" wp14:editId="14CF440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126571</wp:posOffset>
                      </wp:positionV>
                      <wp:extent cx="857250" cy="0"/>
                      <wp:effectExtent l="0" t="76200" r="19050" b="95250"/>
                      <wp:wrapNone/>
                      <wp:docPr id="41" name="Straight Arrow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A32B8E" id="Straight Arrow Connector 41" o:spid="_x0000_s1026" type="#_x0000_t32" style="position:absolute;margin-left:-.1pt;margin-top:9.95pt;width:67.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190A46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35</m:t>
                    </m:r>
                    <m:ctrlPr>
                      <w:ins w:id="7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7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Br</m:t>
                    </m:r>
                    <m:ctrlPr>
                      <w:ins w:id="7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75004FA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7FD592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7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8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8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CCA106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25A3636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8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8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8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8288DEE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708286" wp14:editId="6D4C364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130381</wp:posOffset>
                      </wp:positionV>
                      <wp:extent cx="857250" cy="0"/>
                      <wp:effectExtent l="0" t="76200" r="19050" b="95250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93AE72" id="Straight Arrow Connector 42" o:spid="_x0000_s1026" type="#_x0000_t32" style="position:absolute;margin-left:-.1pt;margin-top:10.25pt;width:67.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6D9A97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37</m:t>
                    </m:r>
                    <m:ctrlPr>
                      <w:ins w:id="8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8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Rb</m:t>
                    </m:r>
                    <m:ctrlPr>
                      <w:ins w:id="8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74646E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E1B6A4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8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8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9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316F7F16" w14:textId="1C454829" w:rsidR="00650DDD" w:rsidRPr="00650DDD" w:rsidRDefault="00650DDD" w:rsidP="00650DDD">
      <w:pPr>
        <w:keepLines w:val="0"/>
        <w:spacing w:after="160" w:line="259" w:lineRule="auto"/>
        <w:rPr>
          <w:rFonts w:eastAsia="Calibri"/>
          <w:sz w:val="22"/>
          <w:szCs w:val="22"/>
        </w:rPr>
      </w:pPr>
    </w:p>
    <w:p w14:paraId="1D6B2BD6" w14:textId="77777777" w:rsidR="00650DDD" w:rsidRPr="00650DDD" w:rsidRDefault="00650DDD" w:rsidP="00650DDD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equations by adding in the isotope that decays and the type of decay</w:t>
      </w:r>
    </w:p>
    <w:p w14:paraId="337D771A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6"/>
        <w:gridCol w:w="1315"/>
        <w:gridCol w:w="2081"/>
        <w:gridCol w:w="2245"/>
        <w:gridCol w:w="454"/>
        <w:gridCol w:w="961"/>
      </w:tblGrid>
      <w:tr w:rsidR="00650DDD" w:rsidRPr="00650DDD" w14:paraId="4335BDFE" w14:textId="77777777" w:rsidTr="00773743">
        <w:trPr>
          <w:trHeight w:val="442"/>
          <w:jc w:val="center"/>
        </w:trPr>
        <w:tc>
          <w:tcPr>
            <w:tcW w:w="1286" w:type="dxa"/>
          </w:tcPr>
          <w:p w14:paraId="6F4EE96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Type of decay</w:t>
            </w:r>
          </w:p>
        </w:tc>
        <w:tc>
          <w:tcPr>
            <w:tcW w:w="1315" w:type="dxa"/>
          </w:tcPr>
          <w:p w14:paraId="415DD14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4732E3DE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065C894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454" w:type="dxa"/>
          </w:tcPr>
          <w:p w14:paraId="270B232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61" w:type="dxa"/>
          </w:tcPr>
          <w:p w14:paraId="7150C8D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</w:p>
        </w:tc>
      </w:tr>
      <w:tr w:rsidR="00650DDD" w:rsidRPr="00650DDD" w14:paraId="006F6635" w14:textId="77777777" w:rsidTr="00773743">
        <w:trPr>
          <w:trHeight w:val="442"/>
          <w:jc w:val="center"/>
        </w:trPr>
        <w:tc>
          <w:tcPr>
            <w:tcW w:w="1286" w:type="dxa"/>
          </w:tcPr>
          <w:p w14:paraId="7FC683AC" w14:textId="6992DFFD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7DB66BD8" w14:textId="77777777" w:rsidR="00650DDD" w:rsidRPr="00650DDD" w:rsidRDefault="00773C81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9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9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Sb</m:t>
                    </m:r>
                    <m:ctrlPr>
                      <w:ins w:id="9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5A54422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CC3045" wp14:editId="77648A2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110061</wp:posOffset>
                      </wp:positionV>
                      <wp:extent cx="857250" cy="0"/>
                      <wp:effectExtent l="0" t="76200" r="19050" b="95250"/>
                      <wp:wrapNone/>
                      <wp:docPr id="43" name="Straight Arrow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2F8914" id="Straight Arrow Connector 43" o:spid="_x0000_s1026" type="#_x0000_t32" style="position:absolute;margin-left:-.3pt;margin-top:8.65pt;width:67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6D7B3978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9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9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9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B58A63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2EE062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9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9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9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0690ED1C" w14:textId="77777777" w:rsidTr="00773743">
        <w:trPr>
          <w:trHeight w:val="433"/>
          <w:jc w:val="center"/>
        </w:trPr>
        <w:tc>
          <w:tcPr>
            <w:tcW w:w="1286" w:type="dxa"/>
          </w:tcPr>
          <w:p w14:paraId="4CB0B6C7" w14:textId="525DE412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3260D19F" w14:textId="77777777" w:rsidR="00650DDD" w:rsidRPr="00650DDD" w:rsidRDefault="00773C81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96</m:t>
                    </m:r>
                    <m:ctrlPr>
                      <w:ins w:id="10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242</m:t>
                    </m:r>
                    <m:ctrlPr>
                      <w:ins w:id="10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Cm</m:t>
                    </m:r>
                    <m:ctrlPr>
                      <w:ins w:id="10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756859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13DD44" wp14:editId="001C6C6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110696</wp:posOffset>
                      </wp:positionV>
                      <wp:extent cx="857250" cy="0"/>
                      <wp:effectExtent l="0" t="76200" r="19050" b="95250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E03A58" id="Straight Arrow Connector 44" o:spid="_x0000_s1026" type="#_x0000_t32" style="position:absolute;margin-left:-.3pt;margin-top:8.7pt;width:67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5D50FBD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10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10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10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6D9D06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D1CD7D5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0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0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0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5D5585C" w14:textId="77777777" w:rsidTr="00773743">
        <w:trPr>
          <w:trHeight w:val="442"/>
          <w:jc w:val="center"/>
        </w:trPr>
        <w:tc>
          <w:tcPr>
            <w:tcW w:w="1286" w:type="dxa"/>
          </w:tcPr>
          <w:p w14:paraId="00E4FFDA" w14:textId="6F08989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6C37F5E8" w14:textId="77777777" w:rsidR="00650DDD" w:rsidRPr="00650DDD" w:rsidRDefault="00773C81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83</m:t>
                    </m:r>
                    <m:ctrlPr>
                      <w:ins w:id="10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209</m:t>
                    </m:r>
                    <m:ctrlPr>
                      <w:ins w:id="11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Bi</m:t>
                    </m:r>
                    <m:ctrlPr>
                      <w:ins w:id="11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9E1A97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78223B" wp14:editId="64C617B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110696</wp:posOffset>
                      </wp:positionV>
                      <wp:extent cx="857250" cy="0"/>
                      <wp:effectExtent l="0" t="76200" r="19050" b="95250"/>
                      <wp:wrapNone/>
                      <wp:docPr id="45" name="Straight Arrow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463022" id="Straight Arrow Connector 45" o:spid="_x0000_s1026" type="#_x0000_t32" style="position:absolute;margin-left:-.3pt;margin-top:8.7pt;width:67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yiG6AEAALoDAAAOAAAAZHJzL2Uyb0RvYy54bWysU8tu2zAQvBfoPxC817KN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12EF3B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11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11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11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148001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237E83D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1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1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1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34AB7FFD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p w14:paraId="3C105B47" w14:textId="32201527" w:rsidR="00650DDD" w:rsidRPr="00650DDD" w:rsidRDefault="00650DDD" w:rsidP="00650DDD">
      <w:pPr>
        <w:keepLines w:val="0"/>
        <w:spacing w:after="160" w:line="259" w:lineRule="auto"/>
        <w:rPr>
          <w:rFonts w:eastAsia="Calibri"/>
          <w:sz w:val="22"/>
          <w:szCs w:val="22"/>
        </w:rPr>
      </w:pPr>
      <w:r w:rsidRPr="00650DDD">
        <w:rPr>
          <w:rFonts w:eastAsia="Calibri"/>
          <w:sz w:val="22"/>
          <w:szCs w:val="22"/>
        </w:rPr>
        <w:br w:type="page"/>
      </w:r>
      <w:r w:rsidRPr="00650DDD">
        <w:rPr>
          <w:rFonts w:eastAsia="Calibri"/>
          <w:b/>
          <w:sz w:val="24"/>
          <w:szCs w:val="24"/>
        </w:rPr>
        <w:lastRenderedPageBreak/>
        <w:t>Nuclear decay equations 2</w:t>
      </w:r>
    </w:p>
    <w:p w14:paraId="4B096991" w14:textId="748428A0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decay equations by adding in the products formed.</w:t>
      </w:r>
    </w:p>
    <w:p w14:paraId="4323B6E4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235"/>
        <w:gridCol w:w="1280"/>
        <w:gridCol w:w="1871"/>
        <w:gridCol w:w="2107"/>
        <w:gridCol w:w="432"/>
        <w:gridCol w:w="930"/>
      </w:tblGrid>
      <w:tr w:rsidR="00650DDD" w:rsidRPr="00650DDD" w14:paraId="72402554" w14:textId="77777777" w:rsidTr="00773743">
        <w:trPr>
          <w:trHeight w:val="612"/>
          <w:jc w:val="center"/>
        </w:trPr>
        <w:tc>
          <w:tcPr>
            <w:tcW w:w="483" w:type="dxa"/>
          </w:tcPr>
          <w:p w14:paraId="4C2C332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35" w:type="dxa"/>
          </w:tcPr>
          <w:p w14:paraId="56B32F5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Type of decay</w:t>
            </w:r>
          </w:p>
        </w:tc>
        <w:tc>
          <w:tcPr>
            <w:tcW w:w="1280" w:type="dxa"/>
          </w:tcPr>
          <w:p w14:paraId="332C0415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1" w:type="dxa"/>
          </w:tcPr>
          <w:p w14:paraId="3AA56D8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7" w:type="dxa"/>
          </w:tcPr>
          <w:p w14:paraId="77687E7B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2" w:type="dxa"/>
          </w:tcPr>
          <w:p w14:paraId="7EC920B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0" w:type="dxa"/>
          </w:tcPr>
          <w:p w14:paraId="04F97D14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650DDD" w:rsidRPr="00650DDD" w14:paraId="2B6EED59" w14:textId="77777777" w:rsidTr="00773743">
        <w:trPr>
          <w:trHeight w:val="433"/>
          <w:jc w:val="center"/>
        </w:trPr>
        <w:tc>
          <w:tcPr>
            <w:tcW w:w="483" w:type="dxa"/>
          </w:tcPr>
          <w:p w14:paraId="21E5092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1235" w:type="dxa"/>
          </w:tcPr>
          <w:p w14:paraId="6A9C8D3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12E2100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11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1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1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058CE9D5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888706" wp14:editId="76B0A5DA">
                      <wp:simplePos x="0" y="0"/>
                      <wp:positionH relativeFrom="column">
                        <wp:posOffset>-5921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3C5284" id="Straight Arrow Connector 46" o:spid="_x0000_s1026" type="#_x0000_t32" style="position:absolute;margin-left:-.45pt;margin-top:10.7pt;width:67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09F3405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</m:t>
                    </m:r>
                    <m:ctrlPr>
                      <w:ins w:id="12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12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Ca</m:t>
                    </m:r>
                    <m:ctrlPr>
                      <w:ins w:id="12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3F7E04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76511F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2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2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2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E9A3F30" w14:textId="77777777" w:rsidTr="00773743">
        <w:trPr>
          <w:trHeight w:val="442"/>
          <w:jc w:val="center"/>
        </w:trPr>
        <w:tc>
          <w:tcPr>
            <w:tcW w:w="483" w:type="dxa"/>
          </w:tcPr>
          <w:p w14:paraId="5994472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1235" w:type="dxa"/>
          </w:tcPr>
          <w:p w14:paraId="287A522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77AE515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1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1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1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757493FB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D790A2" wp14:editId="75D47B2D">
                      <wp:simplePos x="0" y="0"/>
                      <wp:positionH relativeFrom="column">
                        <wp:posOffset>2969</wp:posOffset>
                      </wp:positionH>
                      <wp:positionV relativeFrom="paragraph">
                        <wp:posOffset>119380</wp:posOffset>
                      </wp:positionV>
                      <wp:extent cx="857250" cy="0"/>
                      <wp:effectExtent l="0" t="76200" r="19050" b="9525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D1AEEE" id="Straight Arrow Connector 47" o:spid="_x0000_s1026" type="#_x0000_t32" style="position:absolute;margin-left:.25pt;margin-top:9.4pt;width:67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mV6AEAALoDAAAOAAAAZHJzL2Uyb0RvYy54bWysU8tu2zAQvBfoPxC817KNpA4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145E08B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13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13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13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681D43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DB6F32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3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3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3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067050CF" w14:textId="77777777" w:rsidTr="00773743">
        <w:trPr>
          <w:trHeight w:val="442"/>
          <w:jc w:val="center"/>
        </w:trPr>
        <w:tc>
          <w:tcPr>
            <w:tcW w:w="483" w:type="dxa"/>
          </w:tcPr>
          <w:p w14:paraId="1E76D43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1235" w:type="dxa"/>
          </w:tcPr>
          <w:p w14:paraId="4FB7987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51611BA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1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13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56F546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8675F0" wp14:editId="08677D7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E81E4B" id="Straight Arrow Connector 48" o:spid="_x0000_s1026" type="#_x0000_t32" style="position:absolute;margin-left:-.3pt;margin-top:6.05pt;width:67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8L5wEAALoDAAAOAAAAZHJzL2Uyb0RvYy54bWysU12P0zAQfEfiP1h+p0kr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6B06A34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13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226</m:t>
                    </m:r>
                    <m:ctrlPr>
                      <w:ins w:id="14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14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8B1BD4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55B7C79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4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4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4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748EF4C1" w14:textId="77777777" w:rsidTr="00773743">
        <w:trPr>
          <w:trHeight w:val="433"/>
          <w:jc w:val="center"/>
        </w:trPr>
        <w:tc>
          <w:tcPr>
            <w:tcW w:w="483" w:type="dxa"/>
          </w:tcPr>
          <w:p w14:paraId="1DD8D91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1235" w:type="dxa"/>
          </w:tcPr>
          <w:p w14:paraId="230CEA3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41816BC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4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1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1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D0FEB63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45DD49" wp14:editId="6446E7D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49" name="Straight Arrow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FAF6B3" id="Straight Arrow Connector 49" o:spid="_x0000_s1026" type="#_x0000_t32" style="position:absolute;margin-left:-.3pt;margin-top:6.05pt;width:67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06C5FCC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91</m:t>
                    </m:r>
                    <m:ctrlPr>
                      <w:ins w:id="14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14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Pa</m:t>
                    </m:r>
                    <m:ctrlPr>
                      <w:ins w:id="15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47E05A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21AC92F8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5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5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5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519F3EB" w14:textId="77777777" w:rsidTr="00773743">
        <w:trPr>
          <w:trHeight w:val="442"/>
          <w:jc w:val="center"/>
        </w:trPr>
        <w:tc>
          <w:tcPr>
            <w:tcW w:w="483" w:type="dxa"/>
          </w:tcPr>
          <w:p w14:paraId="2B5086F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1235" w:type="dxa"/>
          </w:tcPr>
          <w:p w14:paraId="4B55F56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3BB4B4E1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5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1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1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E8BFF9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386D3C" wp14:editId="02C359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50" name="Straight Arrow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6FC9D" id="Straight Arrow Connector 50" o:spid="_x0000_s1026" type="#_x0000_t32" style="position:absolute;margin-left:-.3pt;margin-top:6.05pt;width:67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7BDA2F1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5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6</m:t>
                    </m:r>
                    <m:ctrlPr>
                      <w:ins w:id="15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5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C4E0F6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59B2A2B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6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6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6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71691CEE" w14:textId="77777777" w:rsidTr="00773743">
        <w:trPr>
          <w:trHeight w:val="433"/>
          <w:jc w:val="center"/>
        </w:trPr>
        <w:tc>
          <w:tcPr>
            <w:tcW w:w="483" w:type="dxa"/>
          </w:tcPr>
          <w:p w14:paraId="3FAF4E3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1235" w:type="dxa"/>
          </w:tcPr>
          <w:p w14:paraId="4359927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5E55A9D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6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16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16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76079B1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527698" wp14:editId="459C576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51" name="Straight Arrow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AFEC7" id="Straight Arrow Connector 51" o:spid="_x0000_s1026" type="#_x0000_t32" style="position:absolute;margin-left:-.3pt;margin-top:6.05pt;width:67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6vx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l1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6B2928B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5</m:t>
                    </m:r>
                    <m:ctrlPr>
                      <w:ins w:id="16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16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</m:t>
                    </m:r>
                    <m:ctrlPr>
                      <w:ins w:id="16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50B8471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45E4B10D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6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7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7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052E7D0C" w14:textId="77777777" w:rsidTr="00773743">
        <w:trPr>
          <w:trHeight w:val="433"/>
          <w:jc w:val="center"/>
        </w:trPr>
        <w:tc>
          <w:tcPr>
            <w:tcW w:w="483" w:type="dxa"/>
          </w:tcPr>
          <w:p w14:paraId="6887D52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1235" w:type="dxa"/>
          </w:tcPr>
          <w:p w14:paraId="3E098C1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0F503469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17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17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17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2F762C2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D2AF8A" wp14:editId="42A50AC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77470</wp:posOffset>
                      </wp:positionV>
                      <wp:extent cx="857250" cy="0"/>
                      <wp:effectExtent l="0" t="76200" r="19050" b="9525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03727F" id="Straight Arrow Connector 52" o:spid="_x0000_s1026" type="#_x0000_t32" style="position:absolute;margin-left:-.3pt;margin-top:6.1pt;width:67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oG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V1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3794725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35</m:t>
                    </m:r>
                    <m:ctrlPr>
                      <w:ins w:id="17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17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Br</m:t>
                    </m:r>
                    <m:ctrlPr>
                      <w:ins w:id="17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4F225A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89A5EAA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7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7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8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4C0A05A" w14:textId="77777777" w:rsidTr="00773743">
        <w:trPr>
          <w:trHeight w:val="442"/>
          <w:jc w:val="center"/>
        </w:trPr>
        <w:tc>
          <w:tcPr>
            <w:tcW w:w="483" w:type="dxa"/>
          </w:tcPr>
          <w:p w14:paraId="637FEE4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8</w:t>
            </w:r>
          </w:p>
        </w:tc>
        <w:tc>
          <w:tcPr>
            <w:tcW w:w="1235" w:type="dxa"/>
          </w:tcPr>
          <w:p w14:paraId="3DE601F9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3BE68CE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18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18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18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6B8D69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9BB010" wp14:editId="7FBE36F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6E9943" id="Straight Arrow Connector 53" o:spid="_x0000_s1026" type="#_x0000_t32" style="position:absolute;margin-left:-.3pt;margin-top:6.15pt;width:67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ri6AEAALoDAAAOAAAAZHJzL2Uyb0RvYy54bWysU8tu2zAQvBfoPxC817Id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Zycy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4C0CE958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82</m:t>
                    </m:r>
                    <m:ctrlPr>
                      <w:ins w:id="18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18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Pb</m:t>
                    </m:r>
                    <m:ctrlPr>
                      <w:ins w:id="18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660BF4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897706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8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8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8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78E485E" w14:textId="77777777" w:rsidTr="00773743">
        <w:trPr>
          <w:trHeight w:val="442"/>
          <w:jc w:val="center"/>
        </w:trPr>
        <w:tc>
          <w:tcPr>
            <w:tcW w:w="483" w:type="dxa"/>
          </w:tcPr>
          <w:p w14:paraId="3CD44A41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1235" w:type="dxa"/>
          </w:tcPr>
          <w:p w14:paraId="373163E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7CD14E0E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19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19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19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04AC6C72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509EAB" wp14:editId="12E3CB4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C2F6F9" id="Straight Arrow Connector 54" o:spid="_x0000_s1026" type="#_x0000_t32" style="position:absolute;margin-left:-.3pt;margin-top:6.15pt;width:67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qky6AEAALoDAAAOAAAAZHJzL2Uyb0RvYy54bWysU8tu2zAQvBfoPxC817KN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Zycy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65C9008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37</m:t>
                    </m:r>
                    <m:ctrlPr>
                      <w:ins w:id="19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19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Rb</m:t>
                    </m:r>
                    <m:ctrlPr>
                      <w:ins w:id="19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6B26B80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476DBA3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9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9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9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D492DB3" w14:textId="77777777" w:rsidTr="00773743">
        <w:trPr>
          <w:trHeight w:val="442"/>
          <w:jc w:val="center"/>
        </w:trPr>
        <w:tc>
          <w:tcPr>
            <w:tcW w:w="483" w:type="dxa"/>
          </w:tcPr>
          <w:p w14:paraId="087B1D5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235" w:type="dxa"/>
          </w:tcPr>
          <w:p w14:paraId="76202D6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4B7A89C1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19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0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Sr</m:t>
                    </m:r>
                    <m:ctrlPr>
                      <w:ins w:id="20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370399F0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FA55BC" wp14:editId="69B7D93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FDD08D" id="Straight Arrow Connector 55" o:spid="_x0000_s1026" type="#_x0000_t32" style="position:absolute;margin-left:-.3pt;margin-top:6.15pt;width:67.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snW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11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AR6snW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20356A7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20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0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20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3C41849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38883AE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0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0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0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9532514" w14:textId="77777777" w:rsidTr="00773743">
        <w:trPr>
          <w:trHeight w:val="442"/>
          <w:jc w:val="center"/>
        </w:trPr>
        <w:tc>
          <w:tcPr>
            <w:tcW w:w="483" w:type="dxa"/>
          </w:tcPr>
          <w:p w14:paraId="5B6B0E2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1235" w:type="dxa"/>
          </w:tcPr>
          <w:p w14:paraId="350BF8F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275AF80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20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0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21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67EA8F71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D145371" wp14:editId="1FD1EEB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6" name="Straight Arrow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774E28" id="Straight Arrow Connector 56" o:spid="_x0000_s1026" type="#_x0000_t32" style="position:absolute;margin-left:-.3pt;margin-top:6.15pt;width:67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DAqBgh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2C8DCCE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21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1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21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6FA6E2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0604C11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1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1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1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E2A8252" w14:textId="77777777" w:rsidTr="00773743">
        <w:trPr>
          <w:trHeight w:val="442"/>
          <w:jc w:val="center"/>
        </w:trPr>
        <w:tc>
          <w:tcPr>
            <w:tcW w:w="483" w:type="dxa"/>
          </w:tcPr>
          <w:p w14:paraId="35C2689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1235" w:type="dxa"/>
          </w:tcPr>
          <w:p w14:paraId="7E33AAD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1F2E049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21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1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2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437248A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BED191" wp14:editId="5A7A9C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7" name="Straight Arrow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A72049" id="Straight Arrow Connector 57" o:spid="_x0000_s1026" type="#_x0000_t32" style="position:absolute;margin-left:-.3pt;margin-top:6.15pt;width:67.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CwlHjF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125A12ED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92</m:t>
                    </m:r>
                    <m:ctrlPr>
                      <w:ins w:id="22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2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U</m:t>
                    </m:r>
                    <m:ctrlPr>
                      <w:ins w:id="22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494C2E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7A06B3BE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2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2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2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5D42B39" w14:textId="77777777" w:rsidTr="00773743">
        <w:trPr>
          <w:trHeight w:val="442"/>
          <w:jc w:val="center"/>
        </w:trPr>
        <w:tc>
          <w:tcPr>
            <w:tcW w:w="483" w:type="dxa"/>
          </w:tcPr>
          <w:p w14:paraId="6FD67F32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13</w:t>
            </w:r>
          </w:p>
        </w:tc>
        <w:tc>
          <w:tcPr>
            <w:tcW w:w="1235" w:type="dxa"/>
          </w:tcPr>
          <w:p w14:paraId="12DA814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639F1C3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22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2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Sb</m:t>
                    </m:r>
                    <m:ctrlPr>
                      <w:ins w:id="2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6A0B7C58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CD807CF" wp14:editId="76B06DE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8" name="Straight Arrow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84D4F" id="Straight Arrow Connector 58" o:spid="_x0000_s1026" type="#_x0000_t32" style="position:absolute;margin-left:-.3pt;margin-top:6.15pt;width:67.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Cn0Q5b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55AE258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22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23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23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14E31CB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7D15C7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3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3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3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D949BE5" w14:textId="77777777" w:rsidTr="00773743">
        <w:trPr>
          <w:trHeight w:val="433"/>
          <w:jc w:val="center"/>
        </w:trPr>
        <w:tc>
          <w:tcPr>
            <w:tcW w:w="483" w:type="dxa"/>
          </w:tcPr>
          <w:p w14:paraId="178B113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1235" w:type="dxa"/>
          </w:tcPr>
          <w:p w14:paraId="4D1F0BF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3B1BF9E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96</m:t>
                    </m:r>
                    <m:ctrlPr>
                      <w:ins w:id="23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242</m:t>
                    </m:r>
                    <m:ctrlPr>
                      <w:ins w:id="2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Cm</m:t>
                    </m:r>
                    <m:ctrlPr>
                      <w:ins w:id="2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3B4EB23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764C94" wp14:editId="7A64B33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9" name="Straight Arrow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287773" id="Straight Arrow Connector 59" o:spid="_x0000_s1026" type="#_x0000_t32" style="position:absolute;margin-left:-.3pt;margin-top:6.15pt;width:67.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5518A52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23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3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24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D849E9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53C4BD0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4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4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4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D1F894C" w14:textId="77777777" w:rsidTr="00773743">
        <w:trPr>
          <w:trHeight w:val="442"/>
          <w:jc w:val="center"/>
        </w:trPr>
        <w:tc>
          <w:tcPr>
            <w:tcW w:w="483" w:type="dxa"/>
          </w:tcPr>
          <w:p w14:paraId="092D7EA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15</w:t>
            </w:r>
          </w:p>
        </w:tc>
        <w:tc>
          <w:tcPr>
            <w:tcW w:w="1235" w:type="dxa"/>
          </w:tcPr>
          <w:p w14:paraId="31618E9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06A6EA61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83</m:t>
                    </m:r>
                    <m:ctrlPr>
                      <w:ins w:id="24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209</m:t>
                    </m:r>
                    <m:ctrlPr>
                      <w:ins w:id="24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Bi</m:t>
                    </m:r>
                    <m:ctrlPr>
                      <w:ins w:id="2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4C7A4A54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3B2816" wp14:editId="6C7D79F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78740</wp:posOffset>
                      </wp:positionV>
                      <wp:extent cx="857250" cy="0"/>
                      <wp:effectExtent l="0" t="76200" r="19050" b="95250"/>
                      <wp:wrapNone/>
                      <wp:docPr id="60" name="Straight Arrow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246B90" id="Straight Arrow Connector 60" o:spid="_x0000_s1026" type="#_x0000_t32" style="position:absolute;margin-left:-.3pt;margin-top:6.2pt;width:67.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0A82501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24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24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24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4448029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1998FC9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5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5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5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5DE2EAEB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p w14:paraId="655B300E" w14:textId="77777777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This can be graded out of 30 marks.</w:t>
      </w:r>
    </w:p>
    <w:p w14:paraId="764F7E7F" w14:textId="77777777" w:rsidR="00650DDD" w:rsidRPr="00650DDD" w:rsidRDefault="00650DDD" w:rsidP="00650DDD">
      <w:pPr>
        <w:keepLines w:val="0"/>
        <w:spacing w:after="160" w:line="259" w:lineRule="auto"/>
        <w:rPr>
          <w:rFonts w:eastAsia="Calibri"/>
          <w:sz w:val="22"/>
          <w:szCs w:val="22"/>
        </w:rPr>
      </w:pPr>
      <w:r w:rsidRPr="00650DDD">
        <w:rPr>
          <w:rFonts w:eastAsia="Calibri"/>
          <w:sz w:val="22"/>
          <w:szCs w:val="22"/>
        </w:rPr>
        <w:br w:type="page"/>
      </w:r>
    </w:p>
    <w:p w14:paraId="62B4C02D" w14:textId="3B13385B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b/>
          <w:sz w:val="24"/>
          <w:szCs w:val="24"/>
        </w:rPr>
      </w:pPr>
      <w:r w:rsidRPr="00650DDD">
        <w:rPr>
          <w:rFonts w:eastAsia="Calibri"/>
          <w:b/>
          <w:sz w:val="24"/>
          <w:szCs w:val="24"/>
        </w:rPr>
        <w:lastRenderedPageBreak/>
        <w:t>Nuclear decay equations 3</w:t>
      </w:r>
    </w:p>
    <w:p w14:paraId="4B3D69DF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</w:p>
    <w:p w14:paraId="0E135C98" w14:textId="4EEF713D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equations by adding in the type of decay, the isotope undergoing decay and/or the products. Each equation has one or more parts missing.</w:t>
      </w:r>
    </w:p>
    <w:p w14:paraId="17D3D8C3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6"/>
        <w:gridCol w:w="1315"/>
        <w:gridCol w:w="2081"/>
        <w:gridCol w:w="2245"/>
        <w:gridCol w:w="454"/>
        <w:gridCol w:w="961"/>
      </w:tblGrid>
      <w:tr w:rsidR="00650DDD" w:rsidRPr="00650DDD" w14:paraId="78FE6EC1" w14:textId="77777777" w:rsidTr="00773743">
        <w:trPr>
          <w:trHeight w:val="612"/>
          <w:jc w:val="center"/>
        </w:trPr>
        <w:tc>
          <w:tcPr>
            <w:tcW w:w="1286" w:type="dxa"/>
          </w:tcPr>
          <w:p w14:paraId="352F646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Type of decay</w:t>
            </w:r>
          </w:p>
        </w:tc>
        <w:tc>
          <w:tcPr>
            <w:tcW w:w="1315" w:type="dxa"/>
          </w:tcPr>
          <w:p w14:paraId="762B28F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70CF875C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6488C988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EA86302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61" w:type="dxa"/>
          </w:tcPr>
          <w:p w14:paraId="4CEB468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650DDD" w:rsidRPr="00650DDD" w14:paraId="3AAE97B0" w14:textId="77777777" w:rsidTr="00773743">
        <w:trPr>
          <w:trHeight w:val="433"/>
          <w:jc w:val="center"/>
        </w:trPr>
        <w:tc>
          <w:tcPr>
            <w:tcW w:w="1286" w:type="dxa"/>
          </w:tcPr>
          <w:p w14:paraId="53EBD2A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18FD4A4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25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25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2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8175810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BD6F8C" wp14:editId="126D0DE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61" name="Straight Arrow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9FA452" id="Straight Arrow Connector 61" o:spid="_x0000_s1026" type="#_x0000_t32" style="position:absolute;margin-left:1.75pt;margin-top:10.7pt;width:67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29A489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</m:t>
                    </m:r>
                    <m:ctrlPr>
                      <w:ins w:id="2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25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Ca</m:t>
                    </m:r>
                    <m:ctrlPr>
                      <w:ins w:id="25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3DF761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EC3054A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59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60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6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B8086ED" w14:textId="77777777" w:rsidTr="00773743">
        <w:trPr>
          <w:trHeight w:val="442"/>
          <w:jc w:val="center"/>
        </w:trPr>
        <w:tc>
          <w:tcPr>
            <w:tcW w:w="1286" w:type="dxa"/>
          </w:tcPr>
          <w:p w14:paraId="56FE106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650DDD">
              <w:rPr>
                <w:rFonts w:eastAsia="Calibri"/>
                <w:b/>
                <w:i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6BC92F7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i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26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26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26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02ECA7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BBFC2F" wp14:editId="52C69507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119380</wp:posOffset>
                      </wp:positionV>
                      <wp:extent cx="857250" cy="0"/>
                      <wp:effectExtent l="0" t="76200" r="19050" b="952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7BE66" id="Straight Arrow Connector 62" o:spid="_x0000_s1026" type="#_x0000_t32" style="position:absolute;margin-left:2.9pt;margin-top:9.4pt;width:67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E19EFCD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26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26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26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4116AA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B34968E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6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6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7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72A027F" w14:textId="77777777" w:rsidTr="00773743">
        <w:trPr>
          <w:trHeight w:val="442"/>
          <w:jc w:val="center"/>
        </w:trPr>
        <w:tc>
          <w:tcPr>
            <w:tcW w:w="1286" w:type="dxa"/>
          </w:tcPr>
          <w:p w14:paraId="2CC4F49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1AE6F03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7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27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27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89A0E6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3928380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27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226</m:t>
                    </m:r>
                    <m:ctrlPr>
                      <w:ins w:id="27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27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6FA2282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550AB762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7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7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7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9A9D9AC" w14:textId="77777777" w:rsidTr="00773743">
        <w:trPr>
          <w:trHeight w:val="433"/>
          <w:jc w:val="center"/>
        </w:trPr>
        <w:tc>
          <w:tcPr>
            <w:tcW w:w="1286" w:type="dxa"/>
          </w:tcPr>
          <w:p w14:paraId="41AE781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650DDD">
              <w:rPr>
                <w:rFonts w:eastAsia="Calibri"/>
                <w:b/>
                <w:i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5D41B57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8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8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28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CDA7489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23B5865C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91</m:t>
                    </m:r>
                    <m:ctrlPr>
                      <w:ins w:id="28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8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Pa</m:t>
                    </m:r>
                    <m:ctrlPr>
                      <w:ins w:id="28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5F0420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D22C34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8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8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8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2A017665" w14:textId="77777777" w:rsidTr="00773743">
        <w:trPr>
          <w:trHeight w:val="442"/>
          <w:jc w:val="center"/>
        </w:trPr>
        <w:tc>
          <w:tcPr>
            <w:tcW w:w="1286" w:type="dxa"/>
          </w:tcPr>
          <w:p w14:paraId="341090E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7A93933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8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29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29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A8429C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0B44A8E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9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6</m:t>
                    </m:r>
                    <m:ctrlPr>
                      <w:ins w:id="29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9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6410F41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9721E4D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9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9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97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56AE086" w14:textId="77777777" w:rsidTr="00773743">
        <w:trPr>
          <w:trHeight w:val="433"/>
          <w:jc w:val="center"/>
        </w:trPr>
        <w:tc>
          <w:tcPr>
            <w:tcW w:w="1286" w:type="dxa"/>
          </w:tcPr>
          <w:p w14:paraId="1527D57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3433EDE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9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29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30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739691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00817279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5</m:t>
                    </m:r>
                    <m:ctrlPr>
                      <w:ins w:id="30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30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</m:t>
                    </m:r>
                    <m:ctrlPr>
                      <w:ins w:id="30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1113AA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D035F4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0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0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0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45DBCE50" w14:textId="77777777" w:rsidTr="00773743">
        <w:trPr>
          <w:trHeight w:val="433"/>
          <w:jc w:val="center"/>
        </w:trPr>
        <w:tc>
          <w:tcPr>
            <w:tcW w:w="1286" w:type="dxa"/>
          </w:tcPr>
          <w:p w14:paraId="003448F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70DF4B98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30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30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30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16404B3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35152045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35</m:t>
                    </m:r>
                    <m:ctrlPr>
                      <w:ins w:id="310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31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Br</m:t>
                    </m:r>
                    <m:ctrlPr>
                      <w:ins w:id="31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683B75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61DF20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1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1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1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002080C" w14:textId="77777777" w:rsidTr="00773743">
        <w:trPr>
          <w:trHeight w:val="442"/>
          <w:jc w:val="center"/>
        </w:trPr>
        <w:tc>
          <w:tcPr>
            <w:tcW w:w="1286" w:type="dxa"/>
          </w:tcPr>
          <w:p w14:paraId="1C86BAF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77C0534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31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31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31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8479CB1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5E52FA4E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82</m:t>
                    </m:r>
                    <m:ctrlPr>
                      <w:ins w:id="3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3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Pb</m:t>
                    </m:r>
                    <m:ctrlPr>
                      <w:ins w:id="32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059718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2653729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2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2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2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7063273" w14:textId="77777777" w:rsidTr="00773743">
        <w:trPr>
          <w:trHeight w:val="442"/>
          <w:jc w:val="center"/>
        </w:trPr>
        <w:tc>
          <w:tcPr>
            <w:tcW w:w="1286" w:type="dxa"/>
          </w:tcPr>
          <w:p w14:paraId="58FB7A6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42942E5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32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32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3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9C2A6C8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4B852511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37</m:t>
                    </m:r>
                    <m:ctrlPr>
                      <w:ins w:id="3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3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Rb</m:t>
                    </m:r>
                    <m:ctrlPr>
                      <w:ins w:id="33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DEBD1E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AE10EE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3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3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3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ACF2175" w14:textId="77777777" w:rsidTr="00773743">
        <w:trPr>
          <w:trHeight w:val="442"/>
          <w:jc w:val="center"/>
        </w:trPr>
        <w:tc>
          <w:tcPr>
            <w:tcW w:w="1286" w:type="dxa"/>
          </w:tcPr>
          <w:p w14:paraId="23CA40F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212B1FB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33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33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Sr</m:t>
                    </m:r>
                    <m:ctrlPr>
                      <w:ins w:id="3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E6D97F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1D6B8D5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33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33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33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219F55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8E5969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4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4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4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430DCF55" w14:textId="77777777" w:rsidTr="00773743">
        <w:trPr>
          <w:trHeight w:val="442"/>
          <w:jc w:val="center"/>
        </w:trPr>
        <w:tc>
          <w:tcPr>
            <w:tcW w:w="1286" w:type="dxa"/>
          </w:tcPr>
          <w:p w14:paraId="1743500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0C631F07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34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4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34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51A9FF4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01B2EEF5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3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3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4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885EE4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55128890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4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5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5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43164F9A" w14:textId="77777777" w:rsidTr="00773743">
        <w:trPr>
          <w:trHeight w:val="442"/>
          <w:jc w:val="center"/>
        </w:trPr>
        <w:tc>
          <w:tcPr>
            <w:tcW w:w="1286" w:type="dxa"/>
          </w:tcPr>
          <w:p w14:paraId="03D7D39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09DDD873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5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5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5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EC55FE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14FD46F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92</m:t>
                    </m:r>
                    <m:ctrlPr>
                      <w:ins w:id="3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3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U</m:t>
                    </m:r>
                    <m:ctrlPr>
                      <w:ins w:id="35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39812A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C0F5401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5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5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6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698E1A7" w14:textId="77777777" w:rsidTr="00773743">
        <w:trPr>
          <w:trHeight w:val="442"/>
          <w:jc w:val="center"/>
        </w:trPr>
        <w:tc>
          <w:tcPr>
            <w:tcW w:w="1286" w:type="dxa"/>
          </w:tcPr>
          <w:p w14:paraId="49F8AB59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63D25E7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36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36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Sb</m:t>
                    </m:r>
                    <m:ctrlPr>
                      <w:ins w:id="36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87E824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4858941E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36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36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36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93710D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08D44E6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67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68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69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D024905" w14:textId="77777777" w:rsidTr="00773743">
        <w:trPr>
          <w:trHeight w:val="433"/>
          <w:jc w:val="center"/>
        </w:trPr>
        <w:tc>
          <w:tcPr>
            <w:tcW w:w="1286" w:type="dxa"/>
          </w:tcPr>
          <w:p w14:paraId="1215A30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631D0C5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96</m:t>
                    </m:r>
                    <m:ctrlPr>
                      <w:ins w:id="37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242</m:t>
                    </m:r>
                    <m:ctrlPr>
                      <w:ins w:id="37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Cm</m:t>
                    </m:r>
                    <m:ctrlPr>
                      <w:ins w:id="37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6C6ECDD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71DC0E24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7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7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7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217754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8FB553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7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7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7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C293F33" w14:textId="77777777" w:rsidTr="00773743">
        <w:trPr>
          <w:trHeight w:val="442"/>
          <w:jc w:val="center"/>
        </w:trPr>
        <w:tc>
          <w:tcPr>
            <w:tcW w:w="1286" w:type="dxa"/>
          </w:tcPr>
          <w:p w14:paraId="3BB83DD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2628AEE8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83</m:t>
                    </m:r>
                    <m:ctrlPr>
                      <w:ins w:id="37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209</m:t>
                    </m:r>
                    <m:ctrlPr>
                      <w:ins w:id="38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Bi</m:t>
                    </m:r>
                    <m:ctrlPr>
                      <w:ins w:id="38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1CAB94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5933693B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38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38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38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458E75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1B0869F" w14:textId="77777777" w:rsidR="00650DDD" w:rsidRPr="00650DDD" w:rsidRDefault="00773C81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8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8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8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056A85A3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p w14:paraId="21B706E9" w14:textId="0EB9F6EB" w:rsidR="00C011C9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There are 25 missing pieces of information for pupils to fill in so this could be graded as a mark out of 25.</w:t>
      </w:r>
    </w:p>
    <w:sectPr w:rsidR="00C011C9" w:rsidRPr="00650DDD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7E13CD5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73C81">
      <w:rPr>
        <w:noProof/>
      </w:rPr>
      <w:t>2</w:t>
    </w:r>
    <w:r>
      <w:fldChar w:fldCharType="end"/>
    </w:r>
    <w:r>
      <w:t xml:space="preserve"> of </w:t>
    </w:r>
    <w:r w:rsidR="00773C81">
      <w:fldChar w:fldCharType="begin"/>
    </w:r>
    <w:r w:rsidR="00773C81">
      <w:instrText xml:space="preserve"> NUMPAGES   \* MERGEFORMAT </w:instrText>
    </w:r>
    <w:r w:rsidR="00773C81">
      <w:fldChar w:fldCharType="separate"/>
    </w:r>
    <w:r w:rsidR="00773C81">
      <w:rPr>
        <w:noProof/>
      </w:rPr>
      <w:t>3</w:t>
    </w:r>
    <w:r w:rsidR="00773C81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8B8848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73C81">
      <w:rPr>
        <w:noProof/>
      </w:rPr>
      <w:t>1</w:t>
    </w:r>
    <w:r>
      <w:fldChar w:fldCharType="end"/>
    </w:r>
    <w:r>
      <w:t xml:space="preserve"> of </w:t>
    </w:r>
    <w:r w:rsidR="00773C81">
      <w:fldChar w:fldCharType="begin"/>
    </w:r>
    <w:r w:rsidR="00773C81">
      <w:instrText xml:space="preserve"> NUMPAGES   \* MERGEFORMAT </w:instrText>
    </w:r>
    <w:r w:rsidR="00773C81">
      <w:fldChar w:fldCharType="separate"/>
    </w:r>
    <w:r w:rsidR="00773C81">
      <w:rPr>
        <w:noProof/>
      </w:rPr>
      <w:t>3</w:t>
    </w:r>
    <w:r w:rsidR="00773C81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A7945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3"/>
  </w:num>
  <w:num w:numId="17">
    <w:abstractNumId w:val="20"/>
  </w:num>
  <w:num w:numId="18">
    <w:abstractNumId w:val="15"/>
  </w:num>
  <w:num w:numId="19">
    <w:abstractNumId w:val="22"/>
  </w:num>
  <w:num w:numId="20">
    <w:abstractNumId w:val="19"/>
  </w:num>
  <w:num w:numId="21">
    <w:abstractNumId w:val="21"/>
  </w:num>
  <w:num w:numId="22">
    <w:abstractNumId w:val="18"/>
  </w:num>
  <w:num w:numId="23">
    <w:abstractNumId w:val="24"/>
  </w:num>
  <w:num w:numId="24">
    <w:abstractNumId w:val="12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wan Frame">
    <w15:presenceInfo w15:providerId="AD" w15:userId="S-1-5-21-1805851971-1264261665-475923621-19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1282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DDD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73C81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47BA8"/>
    <w:rsid w:val="00972310"/>
    <w:rsid w:val="00977AAC"/>
    <w:rsid w:val="00982F78"/>
    <w:rsid w:val="0098380A"/>
    <w:rsid w:val="009875B2"/>
    <w:rsid w:val="00987FC3"/>
    <w:rsid w:val="009C5777"/>
    <w:rsid w:val="009D4E77"/>
    <w:rsid w:val="009E6205"/>
    <w:rsid w:val="009F0DFC"/>
    <w:rsid w:val="009F3445"/>
    <w:rsid w:val="00A36CB9"/>
    <w:rsid w:val="00A41971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5BA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3BC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4E1C"/>
    <w:rsid w:val="00FA248D"/>
    <w:rsid w:val="00FA7F39"/>
    <w:rsid w:val="00FB66F1"/>
    <w:rsid w:val="00FC0A2D"/>
    <w:rsid w:val="00FC2607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650DD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equations answers</vt:lpstr>
    </vt:vector>
  </TitlesOfParts>
  <Company>Royal Society of Chemistry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equations answers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7</cp:revision>
  <dcterms:created xsi:type="dcterms:W3CDTF">2018-01-23T11:26:00Z</dcterms:created>
  <dcterms:modified xsi:type="dcterms:W3CDTF">2018-02-12T10:57:00Z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